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85CB98" w14:textId="77777777" w:rsidR="00992BB5" w:rsidRDefault="00687C25" w:rsidP="00992BB5">
      <w:pPr>
        <w:rPr>
          <w:b/>
          <w:sz w:val="28"/>
          <w:szCs w:val="28"/>
        </w:rPr>
      </w:pPr>
      <w:r>
        <w:rPr>
          <w:b/>
          <w:sz w:val="28"/>
          <w:szCs w:val="28"/>
        </w:rPr>
        <w:t>Appendix 9B</w:t>
      </w:r>
      <w:r w:rsidR="00414F35">
        <w:rPr>
          <w:b/>
          <w:sz w:val="28"/>
          <w:szCs w:val="28"/>
        </w:rPr>
        <w:t xml:space="preserve"> Submission #2 – Pre-Software FAT</w:t>
      </w:r>
      <w:r w:rsidR="00122636">
        <w:rPr>
          <w:b/>
          <w:sz w:val="28"/>
          <w:szCs w:val="28"/>
        </w:rPr>
        <w:t xml:space="preserve"> </w:t>
      </w:r>
    </w:p>
    <w:p w14:paraId="25E032CE" w14:textId="77777777" w:rsidR="00122636" w:rsidRDefault="00122636" w:rsidP="00992BB5">
      <w:pPr>
        <w:rPr>
          <w:b/>
          <w:sz w:val="28"/>
          <w:szCs w:val="28"/>
        </w:rPr>
      </w:pPr>
    </w:p>
    <w:p w14:paraId="2509BF3C" w14:textId="77777777" w:rsidR="00687C25" w:rsidRPr="00687C25" w:rsidRDefault="00687C25" w:rsidP="00687C25">
      <w:pPr>
        <w:rPr>
          <w:i/>
          <w:u w:val="single"/>
        </w:rPr>
      </w:pPr>
      <w:r w:rsidRPr="00687C25">
        <w:rPr>
          <w:i/>
          <w:u w:val="single"/>
        </w:rPr>
        <w:t>Submit the PLC and HMI code at least 10 business days before the FAT for review by the Gatekeeper.</w:t>
      </w:r>
    </w:p>
    <w:p w14:paraId="01FA35B2" w14:textId="77777777" w:rsidR="00122636" w:rsidRPr="00122636" w:rsidRDefault="00122636" w:rsidP="00992BB5">
      <w:r w:rsidRPr="00122636">
        <w:t xml:space="preserve"> </w:t>
      </w:r>
    </w:p>
    <w:p w14:paraId="76EA996B" w14:textId="77777777" w:rsidR="000E57B9" w:rsidRPr="00122636" w:rsidRDefault="00122636" w:rsidP="00992BB5">
      <w:pPr>
        <w:rPr>
          <w:b/>
        </w:rPr>
      </w:pPr>
      <w:r w:rsidRPr="00122636">
        <w:rPr>
          <w:b/>
        </w:rPr>
        <w:t>General Information</w:t>
      </w:r>
    </w:p>
    <w:tbl>
      <w:tblPr>
        <w:tblStyle w:val="TableGrid"/>
        <w:tblW w:w="0" w:type="auto"/>
        <w:tblLook w:val="04A0" w:firstRow="1" w:lastRow="0" w:firstColumn="1" w:lastColumn="0" w:noHBand="0" w:noVBand="1"/>
      </w:tblPr>
      <w:tblGrid>
        <w:gridCol w:w="5868"/>
        <w:gridCol w:w="3708"/>
      </w:tblGrid>
      <w:tr w:rsidR="003059D2" w:rsidRPr="009F20D2" w14:paraId="2710B4B8" w14:textId="77777777" w:rsidTr="003059D2">
        <w:trPr>
          <w:trHeight w:val="179"/>
          <w:tblHeader/>
        </w:trPr>
        <w:tc>
          <w:tcPr>
            <w:tcW w:w="5868" w:type="dxa"/>
            <w:shd w:val="clear" w:color="auto" w:fill="000000" w:themeFill="text1"/>
          </w:tcPr>
          <w:p w14:paraId="210CA113" w14:textId="77777777" w:rsidR="003059D2" w:rsidRPr="009F20D2" w:rsidRDefault="00687C25" w:rsidP="00687C25">
            <w:pPr>
              <w:tabs>
                <w:tab w:val="left" w:pos="255"/>
              </w:tabs>
              <w:rPr>
                <w:rFonts w:ascii="Calibri" w:eastAsia="Calibri" w:hAnsi="Calibri"/>
                <w:sz w:val="22"/>
                <w:szCs w:val="22"/>
              </w:rPr>
            </w:pPr>
            <w:r>
              <w:rPr>
                <w:rFonts w:ascii="Calibri" w:eastAsia="Calibri" w:hAnsi="Calibri"/>
                <w:sz w:val="22"/>
                <w:szCs w:val="22"/>
              </w:rPr>
              <w:tab/>
            </w:r>
          </w:p>
        </w:tc>
        <w:tc>
          <w:tcPr>
            <w:tcW w:w="3708" w:type="dxa"/>
            <w:shd w:val="clear" w:color="auto" w:fill="000000" w:themeFill="text1"/>
          </w:tcPr>
          <w:p w14:paraId="7C8C2267" w14:textId="77777777" w:rsidR="003059D2" w:rsidRPr="009F20D2" w:rsidRDefault="003059D2" w:rsidP="005E4C0B">
            <w:pPr>
              <w:jc w:val="center"/>
              <w:rPr>
                <w:rFonts w:ascii="Calibri" w:eastAsia="Calibri" w:hAnsi="Calibri"/>
                <w:sz w:val="22"/>
                <w:szCs w:val="22"/>
              </w:rPr>
            </w:pPr>
          </w:p>
        </w:tc>
      </w:tr>
      <w:tr w:rsidR="003059D2" w14:paraId="40E6FB22" w14:textId="77777777" w:rsidTr="003059D2">
        <w:tc>
          <w:tcPr>
            <w:tcW w:w="5868" w:type="dxa"/>
          </w:tcPr>
          <w:p w14:paraId="46F1AE84" w14:textId="77777777" w:rsidR="003059D2" w:rsidRDefault="003059D2" w:rsidP="00D40494">
            <w:r>
              <w:t>PLC Name</w:t>
            </w:r>
          </w:p>
        </w:tc>
        <w:tc>
          <w:tcPr>
            <w:tcW w:w="3708" w:type="dxa"/>
          </w:tcPr>
          <w:p w14:paraId="40C0D638" w14:textId="77777777" w:rsidR="003059D2" w:rsidRDefault="003059D2" w:rsidP="005E4C0B"/>
        </w:tc>
      </w:tr>
      <w:tr w:rsidR="003059D2" w14:paraId="70457DC0" w14:textId="77777777" w:rsidTr="003059D2">
        <w:tc>
          <w:tcPr>
            <w:tcW w:w="5868" w:type="dxa"/>
          </w:tcPr>
          <w:p w14:paraId="783D2A8E" w14:textId="77777777" w:rsidR="003059D2" w:rsidRDefault="003059D2" w:rsidP="00D40494">
            <w:r>
              <w:t>Plant</w:t>
            </w:r>
          </w:p>
        </w:tc>
        <w:tc>
          <w:tcPr>
            <w:tcW w:w="3708" w:type="dxa"/>
          </w:tcPr>
          <w:p w14:paraId="5D96764E" w14:textId="77777777" w:rsidR="003059D2" w:rsidRDefault="003059D2" w:rsidP="005E4C0B"/>
        </w:tc>
      </w:tr>
      <w:tr w:rsidR="003059D2" w14:paraId="6FE2669D" w14:textId="77777777" w:rsidTr="003059D2">
        <w:tc>
          <w:tcPr>
            <w:tcW w:w="5868" w:type="dxa"/>
          </w:tcPr>
          <w:p w14:paraId="34F632C6" w14:textId="77777777" w:rsidR="003059D2" w:rsidRDefault="003059D2" w:rsidP="00D40494">
            <w:r>
              <w:t>Review Date</w:t>
            </w:r>
            <w:r w:rsidR="00882644">
              <w:t xml:space="preserve"> DD/MM/YY</w:t>
            </w:r>
          </w:p>
        </w:tc>
        <w:tc>
          <w:tcPr>
            <w:tcW w:w="3708" w:type="dxa"/>
          </w:tcPr>
          <w:p w14:paraId="6406B1DD" w14:textId="77777777" w:rsidR="003059D2" w:rsidRDefault="003059D2" w:rsidP="005E4C0B"/>
        </w:tc>
      </w:tr>
      <w:tr w:rsidR="003059D2" w14:paraId="073C7FBC" w14:textId="77777777" w:rsidTr="003059D2">
        <w:tc>
          <w:tcPr>
            <w:tcW w:w="5868" w:type="dxa"/>
          </w:tcPr>
          <w:p w14:paraId="5B87947D" w14:textId="77777777" w:rsidR="003059D2" w:rsidRDefault="003059D2" w:rsidP="00D40494">
            <w:r>
              <w:t>Checked by</w:t>
            </w:r>
          </w:p>
        </w:tc>
        <w:tc>
          <w:tcPr>
            <w:tcW w:w="3708" w:type="dxa"/>
          </w:tcPr>
          <w:p w14:paraId="7B585832" w14:textId="77777777" w:rsidR="003059D2" w:rsidRDefault="003059D2" w:rsidP="005E4C0B"/>
        </w:tc>
      </w:tr>
      <w:tr w:rsidR="00414F35" w14:paraId="4A9224C8" w14:textId="77777777" w:rsidTr="003059D2">
        <w:tc>
          <w:tcPr>
            <w:tcW w:w="5868" w:type="dxa"/>
          </w:tcPr>
          <w:p w14:paraId="36FD15A8" w14:textId="77777777" w:rsidR="00414F35" w:rsidRDefault="00414F35" w:rsidP="00D40494">
            <w:r>
              <w:t>Version of the standards to which programming was done</w:t>
            </w:r>
          </w:p>
        </w:tc>
        <w:tc>
          <w:tcPr>
            <w:tcW w:w="3708" w:type="dxa"/>
          </w:tcPr>
          <w:p w14:paraId="26349703" w14:textId="77777777" w:rsidR="00414F35" w:rsidRDefault="00414F35" w:rsidP="005E4C0B"/>
        </w:tc>
      </w:tr>
      <w:tr w:rsidR="00414F35" w14:paraId="00DECABD" w14:textId="77777777" w:rsidTr="003059D2">
        <w:tc>
          <w:tcPr>
            <w:tcW w:w="5868" w:type="dxa"/>
          </w:tcPr>
          <w:p w14:paraId="6399EC90" w14:textId="77777777" w:rsidR="00414F35" w:rsidRDefault="00414F35" w:rsidP="00D40494">
            <w:r>
              <w:t>Version of the UDTs and AOIs to which the programming was done</w:t>
            </w:r>
          </w:p>
        </w:tc>
        <w:tc>
          <w:tcPr>
            <w:tcW w:w="3708" w:type="dxa"/>
          </w:tcPr>
          <w:p w14:paraId="23153D56" w14:textId="77777777" w:rsidR="00414F35" w:rsidRDefault="00414F35" w:rsidP="005E4C0B"/>
        </w:tc>
      </w:tr>
    </w:tbl>
    <w:p w14:paraId="7E145480" w14:textId="77777777" w:rsidR="00992BB5" w:rsidRDefault="00992BB5" w:rsidP="00992BB5"/>
    <w:p w14:paraId="6CFABA45" w14:textId="77777777" w:rsidR="00992BB5" w:rsidRPr="00EB457F" w:rsidRDefault="00992BB5" w:rsidP="00760CAD">
      <w:r w:rsidRPr="00EB457F">
        <w:tab/>
      </w:r>
      <w:r w:rsidRPr="00EB457F">
        <w:tab/>
      </w:r>
      <w:r w:rsidRPr="00EB457F">
        <w:tab/>
      </w:r>
    </w:p>
    <w:p w14:paraId="69C8D38A" w14:textId="77777777" w:rsidR="00760CAD" w:rsidRDefault="00760CAD" w:rsidP="00992BB5">
      <w:r>
        <w:rPr>
          <w:b/>
        </w:rPr>
        <w:t>PLC Checklist</w:t>
      </w:r>
    </w:p>
    <w:tbl>
      <w:tblPr>
        <w:tblStyle w:val="TableGrid"/>
        <w:tblW w:w="0" w:type="auto"/>
        <w:tblLook w:val="04A0" w:firstRow="1" w:lastRow="0" w:firstColumn="1" w:lastColumn="0" w:noHBand="0" w:noVBand="1"/>
      </w:tblPr>
      <w:tblGrid>
        <w:gridCol w:w="6498"/>
        <w:gridCol w:w="3060"/>
      </w:tblGrid>
      <w:tr w:rsidR="00687C25" w14:paraId="0F0A410A" w14:textId="77777777" w:rsidTr="00687C25">
        <w:trPr>
          <w:trHeight w:val="179"/>
          <w:tblHeader/>
        </w:trPr>
        <w:tc>
          <w:tcPr>
            <w:tcW w:w="6498" w:type="dxa"/>
            <w:shd w:val="clear" w:color="auto" w:fill="000000" w:themeFill="text1"/>
          </w:tcPr>
          <w:p w14:paraId="58683351" w14:textId="77777777" w:rsidR="00687C25" w:rsidRPr="009F20D2" w:rsidRDefault="00687C25" w:rsidP="00944B93">
            <w:pPr>
              <w:jc w:val="center"/>
              <w:rPr>
                <w:rFonts w:ascii="Calibri" w:eastAsia="Calibri" w:hAnsi="Calibri"/>
                <w:sz w:val="22"/>
                <w:szCs w:val="22"/>
              </w:rPr>
            </w:pPr>
            <w:r>
              <w:rPr>
                <w:rFonts w:ascii="Calibri" w:eastAsia="Calibri" w:hAnsi="Calibri"/>
                <w:sz w:val="22"/>
                <w:szCs w:val="22"/>
              </w:rPr>
              <w:t>Check</w:t>
            </w:r>
          </w:p>
        </w:tc>
        <w:tc>
          <w:tcPr>
            <w:tcW w:w="3060" w:type="dxa"/>
            <w:shd w:val="clear" w:color="auto" w:fill="000000" w:themeFill="text1"/>
          </w:tcPr>
          <w:p w14:paraId="308590A1" w14:textId="77777777" w:rsidR="00687C25" w:rsidRPr="009F20D2" w:rsidRDefault="00687C25" w:rsidP="00944B93">
            <w:pPr>
              <w:jc w:val="center"/>
              <w:rPr>
                <w:rFonts w:ascii="Calibri" w:eastAsia="Calibri" w:hAnsi="Calibri"/>
                <w:sz w:val="22"/>
                <w:szCs w:val="22"/>
              </w:rPr>
            </w:pPr>
            <w:r>
              <w:rPr>
                <w:rFonts w:ascii="Calibri" w:eastAsia="Calibri" w:hAnsi="Calibri"/>
                <w:sz w:val="22"/>
                <w:szCs w:val="22"/>
              </w:rPr>
              <w:t>Pass/Fail</w:t>
            </w:r>
          </w:p>
        </w:tc>
      </w:tr>
      <w:tr w:rsidR="00E83B7A" w14:paraId="45B77619" w14:textId="77777777" w:rsidTr="00687C25">
        <w:tc>
          <w:tcPr>
            <w:tcW w:w="6498" w:type="dxa"/>
          </w:tcPr>
          <w:p w14:paraId="176DDA3A" w14:textId="5B162D0F" w:rsidR="00E83B7A" w:rsidRDefault="00E83B7A" w:rsidP="00944B93">
            <w:r>
              <w:t>Confirm IP Address</w:t>
            </w:r>
          </w:p>
        </w:tc>
        <w:tc>
          <w:tcPr>
            <w:tcW w:w="3060" w:type="dxa"/>
          </w:tcPr>
          <w:p w14:paraId="6C59A262" w14:textId="77777777" w:rsidR="00E83B7A" w:rsidRDefault="00E83B7A" w:rsidP="00944B93"/>
        </w:tc>
      </w:tr>
      <w:tr w:rsidR="00E83B7A" w14:paraId="6FCF774B" w14:textId="77777777" w:rsidTr="00687C25">
        <w:tc>
          <w:tcPr>
            <w:tcW w:w="6498" w:type="dxa"/>
          </w:tcPr>
          <w:p w14:paraId="2A3A7786" w14:textId="2661D63C" w:rsidR="00E83B7A" w:rsidRDefault="00E83B7A" w:rsidP="00944B93">
            <w:r>
              <w:t>Review all non-template programming</w:t>
            </w:r>
          </w:p>
        </w:tc>
        <w:tc>
          <w:tcPr>
            <w:tcW w:w="3060" w:type="dxa"/>
          </w:tcPr>
          <w:p w14:paraId="20080C60" w14:textId="77777777" w:rsidR="00E83B7A" w:rsidRDefault="00E83B7A" w:rsidP="00944B93"/>
        </w:tc>
      </w:tr>
      <w:tr w:rsidR="00E83B7A" w14:paraId="686B74BD" w14:textId="77777777" w:rsidTr="00687C25">
        <w:tc>
          <w:tcPr>
            <w:tcW w:w="6498" w:type="dxa"/>
          </w:tcPr>
          <w:p w14:paraId="05206FD6" w14:textId="34B9C353" w:rsidR="00E83B7A" w:rsidRDefault="00E83B7A" w:rsidP="00944B93">
            <w:r>
              <w:t>Verify Tag Descriptions for all Top Level Tags</w:t>
            </w:r>
          </w:p>
        </w:tc>
        <w:tc>
          <w:tcPr>
            <w:tcW w:w="3060" w:type="dxa"/>
          </w:tcPr>
          <w:p w14:paraId="486F1452" w14:textId="77777777" w:rsidR="00E83B7A" w:rsidRDefault="00E83B7A" w:rsidP="00944B93"/>
        </w:tc>
      </w:tr>
      <w:tr w:rsidR="00E83B7A" w14:paraId="0019DD3C" w14:textId="77777777" w:rsidTr="00687C25">
        <w:tc>
          <w:tcPr>
            <w:tcW w:w="6498" w:type="dxa"/>
          </w:tcPr>
          <w:p w14:paraId="7D6A6686" w14:textId="38B6A83A" w:rsidR="00E83B7A" w:rsidRDefault="00E83B7A" w:rsidP="00944B93">
            <w:r>
              <w:t>Verify Tag Descriptions for Tags Used in Program</w:t>
            </w:r>
          </w:p>
        </w:tc>
        <w:tc>
          <w:tcPr>
            <w:tcW w:w="3060" w:type="dxa"/>
          </w:tcPr>
          <w:p w14:paraId="75EC2A26" w14:textId="77777777" w:rsidR="00E83B7A" w:rsidRDefault="00E83B7A" w:rsidP="00944B93"/>
        </w:tc>
      </w:tr>
      <w:tr w:rsidR="00E83B7A" w14:paraId="569DC9AD" w14:textId="77777777" w:rsidTr="00687C25">
        <w:tc>
          <w:tcPr>
            <w:tcW w:w="6498" w:type="dxa"/>
          </w:tcPr>
          <w:p w14:paraId="7B48E9C9" w14:textId="5CB4948A" w:rsidR="00E83B7A" w:rsidRDefault="00E83B7A" w:rsidP="00944B93">
            <w:r>
              <w:t>Verify Program Descriptions</w:t>
            </w:r>
          </w:p>
        </w:tc>
        <w:tc>
          <w:tcPr>
            <w:tcW w:w="3060" w:type="dxa"/>
          </w:tcPr>
          <w:p w14:paraId="373DBD8E" w14:textId="77777777" w:rsidR="00E83B7A" w:rsidRDefault="00E83B7A" w:rsidP="00944B93"/>
        </w:tc>
      </w:tr>
      <w:tr w:rsidR="00E83B7A" w14:paraId="204335C7" w14:textId="77777777" w:rsidTr="00687C25">
        <w:tc>
          <w:tcPr>
            <w:tcW w:w="6498" w:type="dxa"/>
          </w:tcPr>
          <w:p w14:paraId="7E4ECA8F" w14:textId="7C16ABD8" w:rsidR="00E83B7A" w:rsidRDefault="00E83B7A" w:rsidP="00944B93">
            <w:r>
              <w:t>Verify Messaging</w:t>
            </w:r>
          </w:p>
        </w:tc>
        <w:tc>
          <w:tcPr>
            <w:tcW w:w="3060" w:type="dxa"/>
          </w:tcPr>
          <w:p w14:paraId="2FBDD28D" w14:textId="77777777" w:rsidR="00E83B7A" w:rsidRDefault="00E83B7A" w:rsidP="00944B93"/>
        </w:tc>
      </w:tr>
      <w:tr w:rsidR="00E83B7A" w14:paraId="10D22B8D" w14:textId="77777777" w:rsidTr="00687C25">
        <w:tc>
          <w:tcPr>
            <w:tcW w:w="6498" w:type="dxa"/>
          </w:tcPr>
          <w:p w14:paraId="4D72E2DE" w14:textId="74145313" w:rsidR="00E83B7A" w:rsidRDefault="00E83B7A" w:rsidP="00944B93">
            <w:r>
              <w:t>Verify Duty Code</w:t>
            </w:r>
          </w:p>
        </w:tc>
        <w:tc>
          <w:tcPr>
            <w:tcW w:w="3060" w:type="dxa"/>
          </w:tcPr>
          <w:p w14:paraId="4B7634BE" w14:textId="77777777" w:rsidR="00E83B7A" w:rsidRDefault="00E83B7A" w:rsidP="00944B93"/>
        </w:tc>
      </w:tr>
      <w:tr w:rsidR="00E83B7A" w14:paraId="0748A74D" w14:textId="77777777" w:rsidTr="00687C25">
        <w:tc>
          <w:tcPr>
            <w:tcW w:w="6498" w:type="dxa"/>
          </w:tcPr>
          <w:p w14:paraId="69DD817C" w14:textId="5C3C3DDE" w:rsidR="00E83B7A" w:rsidRDefault="00E83B7A" w:rsidP="00944B93">
            <w:r>
              <w:t>Check Latest AOIs are in use and have not been modified</w:t>
            </w:r>
          </w:p>
        </w:tc>
        <w:tc>
          <w:tcPr>
            <w:tcW w:w="3060" w:type="dxa"/>
          </w:tcPr>
          <w:p w14:paraId="71BD53E7" w14:textId="77777777" w:rsidR="00E83B7A" w:rsidRDefault="00E83B7A" w:rsidP="00944B93"/>
        </w:tc>
      </w:tr>
      <w:tr w:rsidR="00E83B7A" w14:paraId="0EC80666" w14:textId="77777777" w:rsidTr="00687C25">
        <w:tc>
          <w:tcPr>
            <w:tcW w:w="6498" w:type="dxa"/>
          </w:tcPr>
          <w:p w14:paraId="0946FB7C" w14:textId="3C726385" w:rsidR="00E83B7A" w:rsidRDefault="00E83B7A" w:rsidP="00944B93">
            <w:r>
              <w:t>Check Latest UDDTs are in use and have not been modified</w:t>
            </w:r>
          </w:p>
        </w:tc>
        <w:tc>
          <w:tcPr>
            <w:tcW w:w="3060" w:type="dxa"/>
          </w:tcPr>
          <w:p w14:paraId="032A749B" w14:textId="77777777" w:rsidR="00E83B7A" w:rsidRDefault="00E83B7A" w:rsidP="00944B93"/>
        </w:tc>
      </w:tr>
      <w:tr w:rsidR="00E83B7A" w14:paraId="10C87601" w14:textId="77777777" w:rsidTr="00687C25">
        <w:tc>
          <w:tcPr>
            <w:tcW w:w="6498" w:type="dxa"/>
          </w:tcPr>
          <w:p w14:paraId="2AAA315A" w14:textId="190B1949" w:rsidR="00E83B7A" w:rsidRDefault="00E83B7A" w:rsidP="00944B93">
            <w:r>
              <w:t>Check that all PID routines are present and configured</w:t>
            </w:r>
          </w:p>
        </w:tc>
        <w:tc>
          <w:tcPr>
            <w:tcW w:w="3060" w:type="dxa"/>
          </w:tcPr>
          <w:p w14:paraId="5E342050" w14:textId="77777777" w:rsidR="00E83B7A" w:rsidRDefault="00E83B7A" w:rsidP="00944B93"/>
        </w:tc>
      </w:tr>
      <w:tr w:rsidR="00E83B7A" w14:paraId="73CD43C0" w14:textId="77777777" w:rsidTr="00687C25">
        <w:tc>
          <w:tcPr>
            <w:tcW w:w="6498" w:type="dxa"/>
          </w:tcPr>
          <w:p w14:paraId="7563CF24" w14:textId="775D7DD9" w:rsidR="00E83B7A" w:rsidRDefault="00E83B7A" w:rsidP="00944B93">
            <w:r>
              <w:t>Check that all message block routines are present and configured</w:t>
            </w:r>
          </w:p>
        </w:tc>
        <w:tc>
          <w:tcPr>
            <w:tcW w:w="3060" w:type="dxa"/>
          </w:tcPr>
          <w:p w14:paraId="110E7C8F" w14:textId="77777777" w:rsidR="00E83B7A" w:rsidRDefault="00E83B7A" w:rsidP="00944B93"/>
        </w:tc>
      </w:tr>
      <w:tr w:rsidR="00E83B7A" w14:paraId="4858A327" w14:textId="77777777" w:rsidTr="00687C25">
        <w:tc>
          <w:tcPr>
            <w:tcW w:w="6498" w:type="dxa"/>
          </w:tcPr>
          <w:p w14:paraId="24AD19BB" w14:textId="3CB8046F" w:rsidR="00E83B7A" w:rsidRDefault="00E83B7A" w:rsidP="00944B93">
            <w:r>
              <w:t>Check that all alarm masking is completed</w:t>
            </w:r>
          </w:p>
        </w:tc>
        <w:tc>
          <w:tcPr>
            <w:tcW w:w="3060" w:type="dxa"/>
          </w:tcPr>
          <w:p w14:paraId="1FC0F3E0" w14:textId="77777777" w:rsidR="00E83B7A" w:rsidRDefault="00E83B7A" w:rsidP="00944B93"/>
        </w:tc>
      </w:tr>
      <w:tr w:rsidR="00E83B7A" w14:paraId="6B8DB5EA" w14:textId="77777777" w:rsidTr="00687C25">
        <w:tc>
          <w:tcPr>
            <w:tcW w:w="6498" w:type="dxa"/>
          </w:tcPr>
          <w:p w14:paraId="0B77F3A6" w14:textId="57FC744D" w:rsidR="00E83B7A" w:rsidRDefault="00E83B7A" w:rsidP="00944B93">
            <w:r>
              <w:t>Check that the ACP routine is present and configured</w:t>
            </w:r>
          </w:p>
        </w:tc>
        <w:tc>
          <w:tcPr>
            <w:tcW w:w="3060" w:type="dxa"/>
          </w:tcPr>
          <w:p w14:paraId="13CAF10A" w14:textId="77777777" w:rsidR="00E83B7A" w:rsidRDefault="00E83B7A" w:rsidP="00944B93"/>
        </w:tc>
      </w:tr>
      <w:tr w:rsidR="00E83B7A" w14:paraId="14970051" w14:textId="77777777" w:rsidTr="00687C25">
        <w:tc>
          <w:tcPr>
            <w:tcW w:w="6498" w:type="dxa"/>
          </w:tcPr>
          <w:p w14:paraId="3688D56F" w14:textId="153BC0BD" w:rsidR="00E83B7A" w:rsidRDefault="00E83B7A" w:rsidP="00944B93">
            <w:r>
              <w:t>Check that the dialler routine is present and functional</w:t>
            </w:r>
          </w:p>
        </w:tc>
        <w:tc>
          <w:tcPr>
            <w:tcW w:w="3060" w:type="dxa"/>
          </w:tcPr>
          <w:p w14:paraId="3A70CDE1" w14:textId="77777777" w:rsidR="00E83B7A" w:rsidRDefault="00E83B7A" w:rsidP="00944B93"/>
        </w:tc>
      </w:tr>
      <w:tr w:rsidR="00E83B7A" w14:paraId="218924B7" w14:textId="77777777" w:rsidTr="00687C25">
        <w:tc>
          <w:tcPr>
            <w:tcW w:w="6498" w:type="dxa"/>
          </w:tcPr>
          <w:p w14:paraId="7FF3D327" w14:textId="17228E6D" w:rsidR="00E83B7A" w:rsidRDefault="00E83B7A" w:rsidP="00944B93">
            <w:r>
              <w:t xml:space="preserve">Check that pump duty routines are present and functional </w:t>
            </w:r>
          </w:p>
        </w:tc>
        <w:tc>
          <w:tcPr>
            <w:tcW w:w="3060" w:type="dxa"/>
          </w:tcPr>
          <w:p w14:paraId="47F8740E" w14:textId="77777777" w:rsidR="00E83B7A" w:rsidRDefault="00E83B7A" w:rsidP="00944B93"/>
        </w:tc>
      </w:tr>
      <w:tr w:rsidR="00E83B7A" w14:paraId="77F47B89" w14:textId="77777777" w:rsidTr="00687C25">
        <w:tc>
          <w:tcPr>
            <w:tcW w:w="6498" w:type="dxa"/>
          </w:tcPr>
          <w:p w14:paraId="25523BFA" w14:textId="64AF9924" w:rsidR="00E83B7A" w:rsidRDefault="00E83B7A" w:rsidP="00944B93">
            <w:r>
              <w:t>Check that the instrumentation duty routines are present and functional</w:t>
            </w:r>
          </w:p>
        </w:tc>
        <w:tc>
          <w:tcPr>
            <w:tcW w:w="3060" w:type="dxa"/>
          </w:tcPr>
          <w:p w14:paraId="5ED3A1D6" w14:textId="77777777" w:rsidR="00E83B7A" w:rsidRDefault="00E83B7A" w:rsidP="00944B93"/>
        </w:tc>
      </w:tr>
      <w:tr w:rsidR="00E83B7A" w14:paraId="10E4D1C2" w14:textId="77777777" w:rsidTr="00687C25">
        <w:tc>
          <w:tcPr>
            <w:tcW w:w="6498" w:type="dxa"/>
          </w:tcPr>
          <w:p w14:paraId="79342D14" w14:textId="7EEFAF01" w:rsidR="00E83B7A" w:rsidRDefault="00E83B7A" w:rsidP="00944B93">
            <w:r>
              <w:t>Check that the AOIs have not been modified since software submission #1</w:t>
            </w:r>
          </w:p>
        </w:tc>
        <w:tc>
          <w:tcPr>
            <w:tcW w:w="3060" w:type="dxa"/>
          </w:tcPr>
          <w:p w14:paraId="61B25146" w14:textId="77777777" w:rsidR="00E83B7A" w:rsidRDefault="00E83B7A" w:rsidP="00944B93"/>
        </w:tc>
      </w:tr>
      <w:tr w:rsidR="00E83B7A" w14:paraId="36825D72" w14:textId="77777777" w:rsidTr="00687C25">
        <w:tc>
          <w:tcPr>
            <w:tcW w:w="6498" w:type="dxa"/>
          </w:tcPr>
          <w:p w14:paraId="354FC576" w14:textId="12AE78E4" w:rsidR="00E83B7A" w:rsidRDefault="00E83B7A" w:rsidP="00944B93">
            <w:r>
              <w:t>Check that the UDTs have not been modified since software submission #1</w:t>
            </w:r>
          </w:p>
        </w:tc>
        <w:tc>
          <w:tcPr>
            <w:tcW w:w="3060" w:type="dxa"/>
          </w:tcPr>
          <w:p w14:paraId="50570C5E" w14:textId="77777777" w:rsidR="00E83B7A" w:rsidRDefault="00E83B7A" w:rsidP="00944B93"/>
        </w:tc>
      </w:tr>
      <w:tr w:rsidR="00E83B7A" w14:paraId="30125ECA" w14:textId="77777777" w:rsidTr="00687C25">
        <w:tc>
          <w:tcPr>
            <w:tcW w:w="6498" w:type="dxa"/>
          </w:tcPr>
          <w:p w14:paraId="4247BC73" w14:textId="2CAA98B3" w:rsidR="00E83B7A" w:rsidRDefault="00E83B7A" w:rsidP="00944B93"/>
        </w:tc>
        <w:tc>
          <w:tcPr>
            <w:tcW w:w="3060" w:type="dxa"/>
          </w:tcPr>
          <w:p w14:paraId="5515600B" w14:textId="77777777" w:rsidR="00E83B7A" w:rsidRDefault="00E83B7A" w:rsidP="00944B93"/>
        </w:tc>
      </w:tr>
    </w:tbl>
    <w:p w14:paraId="4BCB2839" w14:textId="77777777" w:rsidR="00760CAD" w:rsidRPr="00F45C94" w:rsidRDefault="00992BB5" w:rsidP="00992BB5">
      <w:r w:rsidRPr="00EB457F">
        <w:tab/>
      </w:r>
      <w:r w:rsidRPr="00EB457F">
        <w:tab/>
      </w:r>
    </w:p>
    <w:p w14:paraId="4BD2FF6D" w14:textId="70625D42" w:rsidR="00992BB5" w:rsidRPr="00F45C94" w:rsidRDefault="00992BB5" w:rsidP="00992BB5">
      <w:pPr>
        <w:rPr>
          <w:i/>
          <w:u w:val="single"/>
        </w:rPr>
      </w:pPr>
      <w:r w:rsidRPr="00F45C94">
        <w:rPr>
          <w:i/>
          <w:u w:val="single"/>
        </w:rPr>
        <w:t xml:space="preserve">This is a sample list of screens. It is the consultant’s responsibility to make sure that the list is accurate for their project. The screens only need to have the graphics completed at this stage. Tags and scripting </w:t>
      </w:r>
      <w:ins w:id="0" w:author="NLS" w:date="2020-08-28T11:21:00Z">
        <w:r w:rsidRPr="00F45C94">
          <w:rPr>
            <w:i/>
            <w:u w:val="single"/>
          </w:rPr>
          <w:t>do</w:t>
        </w:r>
        <w:r w:rsidR="00604884">
          <w:rPr>
            <w:i/>
            <w:u w:val="single"/>
          </w:rPr>
          <w:t xml:space="preserve"> </w:t>
        </w:r>
        <w:r w:rsidRPr="00F45C94">
          <w:rPr>
            <w:i/>
            <w:u w:val="single"/>
          </w:rPr>
          <w:t>n</w:t>
        </w:r>
        <w:r w:rsidR="00604884">
          <w:rPr>
            <w:i/>
            <w:u w:val="single"/>
          </w:rPr>
          <w:t>o</w:t>
        </w:r>
        <w:r w:rsidRPr="00F45C94">
          <w:rPr>
            <w:i/>
            <w:u w:val="single"/>
          </w:rPr>
          <w:t>t</w:t>
        </w:r>
      </w:ins>
      <w:del w:id="1" w:author="NLS" w:date="2020-08-28T11:21:00Z">
        <w:r w:rsidRPr="00F45C94">
          <w:rPr>
            <w:i/>
            <w:u w:val="single"/>
          </w:rPr>
          <w:delText>don’t</w:delText>
        </w:r>
      </w:del>
      <w:r w:rsidRPr="00F45C94">
        <w:rPr>
          <w:i/>
          <w:u w:val="single"/>
        </w:rPr>
        <w:t xml:space="preserve"> need to be completed until submission #2.</w:t>
      </w:r>
    </w:p>
    <w:p w14:paraId="789DE7F0" w14:textId="77777777" w:rsidR="003D4C13" w:rsidRPr="00F45C94" w:rsidRDefault="003D4C13" w:rsidP="00992BB5">
      <w:pPr>
        <w:rPr>
          <w:i/>
          <w:u w:val="single"/>
        </w:rPr>
      </w:pPr>
    </w:p>
    <w:p w14:paraId="5CD7DF3E" w14:textId="24B05733" w:rsidR="00760CAD" w:rsidRPr="00F45C94" w:rsidRDefault="003D4C13" w:rsidP="003D4C13">
      <w:pPr>
        <w:spacing w:after="200" w:line="276" w:lineRule="auto"/>
        <w:rPr>
          <w:i/>
          <w:u w:val="single"/>
        </w:rPr>
      </w:pPr>
      <w:r w:rsidRPr="00F45C94">
        <w:rPr>
          <w:i/>
          <w:u w:val="single"/>
        </w:rPr>
        <w:lastRenderedPageBreak/>
        <w:t xml:space="preserve">The Consultant is to submit a list of all new trend configuration buttons for InTouch Trending and </w:t>
      </w:r>
      <w:r w:rsidR="002D76CD">
        <w:rPr>
          <w:i/>
          <w:u w:val="single"/>
        </w:rPr>
        <w:t>Historian</w:t>
      </w:r>
      <w:r w:rsidRPr="00F45C94">
        <w:rPr>
          <w:i/>
          <w:u w:val="single"/>
        </w:rPr>
        <w:t xml:space="preserve"> Trending listing </w:t>
      </w:r>
      <w:ins w:id="2" w:author="Kim Ocampo" w:date="2020-03-17T10:33:00Z">
        <w:r w:rsidR="00604884">
          <w:rPr>
            <w:i/>
            <w:u w:val="single"/>
          </w:rPr>
          <w:t xml:space="preserve">of </w:t>
        </w:r>
      </w:ins>
      <w:r w:rsidRPr="00F45C94">
        <w:rPr>
          <w:i/>
          <w:u w:val="single"/>
        </w:rPr>
        <w:t xml:space="preserve">what tags are to be displayed. </w:t>
      </w:r>
    </w:p>
    <w:p w14:paraId="609C2D81" w14:textId="77777777" w:rsidR="00122636" w:rsidRPr="00122636" w:rsidRDefault="00122636" w:rsidP="00122636">
      <w:pPr>
        <w:rPr>
          <w:b/>
        </w:rPr>
      </w:pPr>
      <w:r>
        <w:rPr>
          <w:b/>
        </w:rPr>
        <w:t>Screen Verification</w:t>
      </w:r>
    </w:p>
    <w:tbl>
      <w:tblPr>
        <w:tblStyle w:val="TableGrid"/>
        <w:tblW w:w="0" w:type="auto"/>
        <w:tblLook w:val="04A0" w:firstRow="1" w:lastRow="0" w:firstColumn="1" w:lastColumn="0" w:noHBand="0" w:noVBand="1"/>
      </w:tblPr>
      <w:tblGrid>
        <w:gridCol w:w="6498"/>
        <w:gridCol w:w="2520"/>
      </w:tblGrid>
      <w:tr w:rsidR="000E57B9" w14:paraId="1413590C" w14:textId="77777777" w:rsidTr="00122636">
        <w:trPr>
          <w:trHeight w:val="179"/>
          <w:tblHeader/>
        </w:trPr>
        <w:tc>
          <w:tcPr>
            <w:tcW w:w="6498" w:type="dxa"/>
            <w:shd w:val="clear" w:color="auto" w:fill="000000" w:themeFill="text1"/>
          </w:tcPr>
          <w:p w14:paraId="628AA1DA" w14:textId="77777777" w:rsidR="000E57B9" w:rsidRPr="009F20D2" w:rsidRDefault="000E57B9" w:rsidP="00A83F96">
            <w:pPr>
              <w:jc w:val="center"/>
              <w:rPr>
                <w:rFonts w:ascii="Calibri" w:eastAsia="Calibri" w:hAnsi="Calibri"/>
                <w:sz w:val="22"/>
                <w:szCs w:val="22"/>
              </w:rPr>
            </w:pPr>
            <w:r>
              <w:rPr>
                <w:rFonts w:ascii="Calibri" w:eastAsia="Calibri" w:hAnsi="Calibri"/>
                <w:sz w:val="22"/>
                <w:szCs w:val="22"/>
              </w:rPr>
              <w:t>Check</w:t>
            </w:r>
          </w:p>
        </w:tc>
        <w:tc>
          <w:tcPr>
            <w:tcW w:w="2520" w:type="dxa"/>
            <w:shd w:val="clear" w:color="auto" w:fill="000000" w:themeFill="text1"/>
          </w:tcPr>
          <w:p w14:paraId="7B7008ED" w14:textId="77777777" w:rsidR="000E57B9" w:rsidRPr="009F20D2" w:rsidRDefault="000E57B9" w:rsidP="00A83F96">
            <w:pPr>
              <w:jc w:val="center"/>
              <w:rPr>
                <w:rFonts w:ascii="Calibri" w:eastAsia="Calibri" w:hAnsi="Calibri"/>
                <w:sz w:val="22"/>
                <w:szCs w:val="22"/>
              </w:rPr>
            </w:pPr>
            <w:r>
              <w:rPr>
                <w:rFonts w:ascii="Calibri" w:eastAsia="Calibri" w:hAnsi="Calibri"/>
                <w:sz w:val="22"/>
                <w:szCs w:val="22"/>
              </w:rPr>
              <w:t>Pass/Fail</w:t>
            </w:r>
          </w:p>
        </w:tc>
      </w:tr>
      <w:tr w:rsidR="000E57B9" w14:paraId="5391D0C6" w14:textId="77777777" w:rsidTr="00122636">
        <w:tc>
          <w:tcPr>
            <w:tcW w:w="6498" w:type="dxa"/>
          </w:tcPr>
          <w:p w14:paraId="454BD908" w14:textId="77777777" w:rsidR="000E57B9" w:rsidRDefault="000E57B9" w:rsidP="00A83F96">
            <w:r>
              <w:t>Plant Overview</w:t>
            </w:r>
          </w:p>
        </w:tc>
        <w:tc>
          <w:tcPr>
            <w:tcW w:w="2520" w:type="dxa"/>
          </w:tcPr>
          <w:p w14:paraId="09D1E02D" w14:textId="77777777" w:rsidR="000E57B9" w:rsidRDefault="000E57B9" w:rsidP="00A83F96"/>
        </w:tc>
      </w:tr>
      <w:tr w:rsidR="000E57B9" w14:paraId="0AAFC9E3" w14:textId="77777777" w:rsidTr="00122636">
        <w:tc>
          <w:tcPr>
            <w:tcW w:w="6498" w:type="dxa"/>
          </w:tcPr>
          <w:p w14:paraId="1C031F23" w14:textId="77777777" w:rsidR="000E57B9" w:rsidRDefault="000E57B9" w:rsidP="00A83F96">
            <w:r>
              <w:t>Process and Town Overview</w:t>
            </w:r>
          </w:p>
        </w:tc>
        <w:tc>
          <w:tcPr>
            <w:tcW w:w="2520" w:type="dxa"/>
          </w:tcPr>
          <w:p w14:paraId="3ECE4813" w14:textId="77777777" w:rsidR="000E57B9" w:rsidRDefault="000E57B9" w:rsidP="00A83F96"/>
        </w:tc>
      </w:tr>
      <w:tr w:rsidR="000E57B9" w14:paraId="3B0873B0" w14:textId="77777777" w:rsidTr="00122636">
        <w:tc>
          <w:tcPr>
            <w:tcW w:w="6498" w:type="dxa"/>
          </w:tcPr>
          <w:p w14:paraId="14E0B9CC" w14:textId="77777777" w:rsidR="000E57B9" w:rsidRDefault="000E57B9" w:rsidP="00A83F96">
            <w:r>
              <w:t>Report Screens</w:t>
            </w:r>
          </w:p>
        </w:tc>
        <w:tc>
          <w:tcPr>
            <w:tcW w:w="2520" w:type="dxa"/>
          </w:tcPr>
          <w:p w14:paraId="0C4480A8" w14:textId="77777777" w:rsidR="000E57B9" w:rsidRDefault="000E57B9" w:rsidP="00A83F96"/>
        </w:tc>
      </w:tr>
      <w:tr w:rsidR="000E57B9" w14:paraId="7832E20B" w14:textId="77777777" w:rsidTr="00122636">
        <w:tc>
          <w:tcPr>
            <w:tcW w:w="6498" w:type="dxa"/>
          </w:tcPr>
          <w:p w14:paraId="4E4B0BCA" w14:textId="77777777" w:rsidR="000E57B9" w:rsidRDefault="000E57B9" w:rsidP="00A83F96">
            <w:r>
              <w:t>Chemical Screens</w:t>
            </w:r>
          </w:p>
        </w:tc>
        <w:tc>
          <w:tcPr>
            <w:tcW w:w="2520" w:type="dxa"/>
          </w:tcPr>
          <w:p w14:paraId="301030F5" w14:textId="77777777" w:rsidR="000E57B9" w:rsidRDefault="000E57B9" w:rsidP="00A83F96"/>
        </w:tc>
      </w:tr>
      <w:tr w:rsidR="000E57B9" w14:paraId="0E5B1C5B" w14:textId="77777777" w:rsidTr="00122636">
        <w:tc>
          <w:tcPr>
            <w:tcW w:w="6498" w:type="dxa"/>
          </w:tcPr>
          <w:p w14:paraId="5316C54B" w14:textId="77777777" w:rsidR="000E57B9" w:rsidRDefault="000E57B9" w:rsidP="00A83F96">
            <w:r>
              <w:t>Security</w:t>
            </w:r>
          </w:p>
        </w:tc>
        <w:tc>
          <w:tcPr>
            <w:tcW w:w="2520" w:type="dxa"/>
          </w:tcPr>
          <w:p w14:paraId="2B9BAD7B" w14:textId="77777777" w:rsidR="000E57B9" w:rsidRDefault="000E57B9" w:rsidP="00A83F96"/>
        </w:tc>
      </w:tr>
      <w:tr w:rsidR="000E57B9" w14:paraId="5605F53A" w14:textId="77777777" w:rsidTr="00122636">
        <w:tc>
          <w:tcPr>
            <w:tcW w:w="6498" w:type="dxa"/>
          </w:tcPr>
          <w:p w14:paraId="585B8C46" w14:textId="77777777" w:rsidR="000E57B9" w:rsidRDefault="000E57B9" w:rsidP="00A83F96">
            <w:r>
              <w:t>Setpoint Screens</w:t>
            </w:r>
          </w:p>
        </w:tc>
        <w:tc>
          <w:tcPr>
            <w:tcW w:w="2520" w:type="dxa"/>
          </w:tcPr>
          <w:p w14:paraId="4B2142A1" w14:textId="77777777" w:rsidR="000E57B9" w:rsidRDefault="000E57B9" w:rsidP="00A83F96"/>
        </w:tc>
      </w:tr>
      <w:tr w:rsidR="000E57B9" w14:paraId="23FC63AD" w14:textId="77777777" w:rsidTr="00122636">
        <w:tc>
          <w:tcPr>
            <w:tcW w:w="6498" w:type="dxa"/>
          </w:tcPr>
          <w:p w14:paraId="3D9D8AA3" w14:textId="77777777" w:rsidR="000E57B9" w:rsidRDefault="000E57B9" w:rsidP="00A83F96">
            <w:r>
              <w:t>Duty Rotation Screens</w:t>
            </w:r>
          </w:p>
        </w:tc>
        <w:tc>
          <w:tcPr>
            <w:tcW w:w="2520" w:type="dxa"/>
          </w:tcPr>
          <w:p w14:paraId="5FDC5D83" w14:textId="77777777" w:rsidR="000E57B9" w:rsidRDefault="000E57B9" w:rsidP="00A83F96"/>
        </w:tc>
      </w:tr>
      <w:tr w:rsidR="000E57B9" w14:paraId="0D89264E" w14:textId="77777777" w:rsidTr="00122636">
        <w:tc>
          <w:tcPr>
            <w:tcW w:w="6498" w:type="dxa"/>
          </w:tcPr>
          <w:p w14:paraId="2488ABB5" w14:textId="77777777" w:rsidR="000E57B9" w:rsidRDefault="000E57B9" w:rsidP="00A83F96">
            <w:r>
              <w:t>Dialler Screens</w:t>
            </w:r>
          </w:p>
        </w:tc>
        <w:tc>
          <w:tcPr>
            <w:tcW w:w="2520" w:type="dxa"/>
          </w:tcPr>
          <w:p w14:paraId="2A2FF9A6" w14:textId="77777777" w:rsidR="000E57B9" w:rsidRDefault="000E57B9" w:rsidP="00A83F96"/>
        </w:tc>
      </w:tr>
      <w:tr w:rsidR="000E57B9" w14:paraId="59021765" w14:textId="77777777" w:rsidTr="00122636">
        <w:tc>
          <w:tcPr>
            <w:tcW w:w="6498" w:type="dxa"/>
          </w:tcPr>
          <w:p w14:paraId="618F3F5F" w14:textId="77777777" w:rsidR="000E57B9" w:rsidRDefault="000E57B9" w:rsidP="00A83F96">
            <w:r>
              <w:t>Communications Map</w:t>
            </w:r>
          </w:p>
        </w:tc>
        <w:tc>
          <w:tcPr>
            <w:tcW w:w="2520" w:type="dxa"/>
          </w:tcPr>
          <w:p w14:paraId="4F7F12D3" w14:textId="77777777" w:rsidR="000E57B9" w:rsidRDefault="000E57B9" w:rsidP="00A83F96"/>
        </w:tc>
      </w:tr>
      <w:tr w:rsidR="000E57B9" w14:paraId="332F20A2" w14:textId="77777777" w:rsidTr="00122636">
        <w:tc>
          <w:tcPr>
            <w:tcW w:w="6498" w:type="dxa"/>
          </w:tcPr>
          <w:p w14:paraId="4048695D" w14:textId="77777777" w:rsidR="000E57B9" w:rsidRDefault="000E57B9" w:rsidP="00A83F96">
            <w:r>
              <w:t>PLC Status Screen</w:t>
            </w:r>
          </w:p>
        </w:tc>
        <w:tc>
          <w:tcPr>
            <w:tcW w:w="2520" w:type="dxa"/>
          </w:tcPr>
          <w:p w14:paraId="34FEEF4D" w14:textId="77777777" w:rsidR="000E57B9" w:rsidRDefault="000E57B9" w:rsidP="00A83F96"/>
        </w:tc>
      </w:tr>
      <w:tr w:rsidR="000E57B9" w14:paraId="561F11A5" w14:textId="77777777" w:rsidTr="00122636">
        <w:tc>
          <w:tcPr>
            <w:tcW w:w="6498" w:type="dxa"/>
          </w:tcPr>
          <w:p w14:paraId="3203C184" w14:textId="77777777" w:rsidR="000E57B9" w:rsidRDefault="000E57B9" w:rsidP="003D4C13">
            <w:r>
              <w:t>Alarm/History Menu</w:t>
            </w:r>
          </w:p>
        </w:tc>
        <w:tc>
          <w:tcPr>
            <w:tcW w:w="2520" w:type="dxa"/>
          </w:tcPr>
          <w:p w14:paraId="5523B68D" w14:textId="77777777" w:rsidR="000E57B9" w:rsidRDefault="000E57B9" w:rsidP="00A83F96"/>
        </w:tc>
      </w:tr>
      <w:tr w:rsidR="000E57B9" w14:paraId="720A34D6" w14:textId="77777777" w:rsidTr="00122636">
        <w:tc>
          <w:tcPr>
            <w:tcW w:w="6498" w:type="dxa"/>
          </w:tcPr>
          <w:p w14:paraId="00F4B94B" w14:textId="77777777" w:rsidR="000E57B9" w:rsidRDefault="000E57B9" w:rsidP="003D4C13">
            <w:r>
              <w:t>Server and Workstation Screen</w:t>
            </w:r>
          </w:p>
        </w:tc>
        <w:tc>
          <w:tcPr>
            <w:tcW w:w="2520" w:type="dxa"/>
          </w:tcPr>
          <w:p w14:paraId="47751743" w14:textId="77777777" w:rsidR="000E57B9" w:rsidRDefault="000E57B9" w:rsidP="00A83F96"/>
        </w:tc>
      </w:tr>
      <w:tr w:rsidR="000E57B9" w14:paraId="6D9B54A8" w14:textId="77777777" w:rsidTr="00122636">
        <w:tc>
          <w:tcPr>
            <w:tcW w:w="6498" w:type="dxa"/>
          </w:tcPr>
          <w:p w14:paraId="0C99F6B2" w14:textId="77777777" w:rsidR="000E57B9" w:rsidRDefault="000E57B9" w:rsidP="003D4C13">
            <w:r>
              <w:t>Work Alone System</w:t>
            </w:r>
          </w:p>
        </w:tc>
        <w:tc>
          <w:tcPr>
            <w:tcW w:w="2520" w:type="dxa"/>
          </w:tcPr>
          <w:p w14:paraId="0999D55F" w14:textId="77777777" w:rsidR="000E57B9" w:rsidRDefault="000E57B9" w:rsidP="00A83F96"/>
        </w:tc>
      </w:tr>
      <w:tr w:rsidR="000E57B9" w14:paraId="0FA0B26D" w14:textId="77777777" w:rsidTr="00122636">
        <w:tc>
          <w:tcPr>
            <w:tcW w:w="6498" w:type="dxa"/>
          </w:tcPr>
          <w:p w14:paraId="7B0BA53E" w14:textId="77777777" w:rsidR="000E57B9" w:rsidRDefault="000E57B9" w:rsidP="003D4C13">
            <w:r>
              <w:t>All Screens Visually Inspected</w:t>
            </w:r>
          </w:p>
        </w:tc>
        <w:tc>
          <w:tcPr>
            <w:tcW w:w="2520" w:type="dxa"/>
          </w:tcPr>
          <w:p w14:paraId="08CF313D" w14:textId="77777777" w:rsidR="000E57B9" w:rsidRDefault="000E57B9" w:rsidP="00A83F96"/>
        </w:tc>
      </w:tr>
      <w:tr w:rsidR="000E57B9" w14:paraId="5A227017" w14:textId="77777777" w:rsidTr="00122636">
        <w:tc>
          <w:tcPr>
            <w:tcW w:w="6498" w:type="dxa"/>
          </w:tcPr>
          <w:p w14:paraId="22E9BB18" w14:textId="77777777" w:rsidR="000E57B9" w:rsidRDefault="009E05F3" w:rsidP="003D4C13">
            <w:r>
              <w:t>InTouch</w:t>
            </w:r>
            <w:r w:rsidR="000E57B9">
              <w:t xml:space="preserve"> Trending Button Configurations</w:t>
            </w:r>
          </w:p>
        </w:tc>
        <w:tc>
          <w:tcPr>
            <w:tcW w:w="2520" w:type="dxa"/>
          </w:tcPr>
          <w:p w14:paraId="7BBB43BC" w14:textId="77777777" w:rsidR="000E57B9" w:rsidRDefault="000E57B9" w:rsidP="00A83F96"/>
        </w:tc>
      </w:tr>
      <w:tr w:rsidR="000E57B9" w14:paraId="1BE0A8BC" w14:textId="77777777" w:rsidTr="00122636">
        <w:tc>
          <w:tcPr>
            <w:tcW w:w="6498" w:type="dxa"/>
          </w:tcPr>
          <w:p w14:paraId="763318AA" w14:textId="6A2FE1BD" w:rsidR="000E57B9" w:rsidRDefault="002D76CD" w:rsidP="00F73096">
            <w:r>
              <w:t>Historian</w:t>
            </w:r>
            <w:bookmarkStart w:id="3" w:name="_GoBack"/>
            <w:bookmarkEnd w:id="3"/>
            <w:r w:rsidR="000E57B9">
              <w:t xml:space="preserve"> Trending Button Configurations</w:t>
            </w:r>
          </w:p>
        </w:tc>
        <w:tc>
          <w:tcPr>
            <w:tcW w:w="2520" w:type="dxa"/>
          </w:tcPr>
          <w:p w14:paraId="21462AB2" w14:textId="77777777" w:rsidR="000E57B9" w:rsidRDefault="000E57B9" w:rsidP="00A83F96"/>
        </w:tc>
      </w:tr>
    </w:tbl>
    <w:p w14:paraId="14B6055F" w14:textId="77777777" w:rsidR="003D4C13" w:rsidRDefault="003D4C13" w:rsidP="003D4C13">
      <w:pPr>
        <w:spacing w:after="200" w:line="276" w:lineRule="auto"/>
      </w:pPr>
    </w:p>
    <w:p w14:paraId="25F8D585" w14:textId="77777777" w:rsidR="009E05F3" w:rsidRDefault="00760CAD" w:rsidP="003D4C13">
      <w:pPr>
        <w:spacing w:after="200" w:line="276" w:lineRule="auto"/>
        <w:rPr>
          <w:b/>
          <w:sz w:val="28"/>
          <w:szCs w:val="28"/>
        </w:rPr>
      </w:pPr>
      <w:r>
        <w:rPr>
          <w:b/>
          <w:sz w:val="28"/>
          <w:szCs w:val="28"/>
        </w:rPr>
        <w:t>Deficiencies</w:t>
      </w:r>
      <w:r w:rsidR="00122636">
        <w:rPr>
          <w:b/>
          <w:sz w:val="28"/>
          <w:szCs w:val="28"/>
        </w:rPr>
        <w:t xml:space="preserve"> </w:t>
      </w:r>
    </w:p>
    <w:p w14:paraId="56241825" w14:textId="77777777" w:rsidR="00760CAD" w:rsidRPr="009E05F3" w:rsidRDefault="00122636" w:rsidP="003D4C13">
      <w:pPr>
        <w:spacing w:after="200" w:line="276" w:lineRule="auto"/>
        <w:rPr>
          <w:b/>
          <w:sz w:val="28"/>
          <w:szCs w:val="28"/>
        </w:rPr>
      </w:pPr>
      <w:r w:rsidRPr="009E05F3">
        <w:rPr>
          <w:i/>
          <w:u w:val="single"/>
        </w:rPr>
        <w:t>Insert Appendix 9k – Standard Deficiency Sheet here.</w:t>
      </w:r>
    </w:p>
    <w:p w14:paraId="41BF328F" w14:textId="77777777" w:rsidR="00760CAD" w:rsidRDefault="003D4C13" w:rsidP="00760CAD">
      <w:r>
        <w:t>H</w:t>
      </w:r>
      <w:r w:rsidR="00760CAD">
        <w:t>and written notes are not to be r</w:t>
      </w:r>
      <w:r w:rsidR="00122636">
        <w:t xml:space="preserve">eplaced with typed notes later nor are </w:t>
      </w:r>
      <w:r w:rsidR="00760CAD">
        <w:t xml:space="preserve">these sheets to be removed or replaced in the binder at any time. </w:t>
      </w:r>
    </w:p>
    <w:p w14:paraId="5F038019" w14:textId="77777777" w:rsidR="003D4C13" w:rsidRDefault="003D4C13" w:rsidP="00760CAD"/>
    <w:p w14:paraId="24562B5B" w14:textId="77777777" w:rsidR="00BF26AF" w:rsidRDefault="002D76CD"/>
    <w:sectPr w:rsidR="00BF26A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0D610" w14:textId="77777777" w:rsidR="002A0CCC" w:rsidRDefault="002A0CCC" w:rsidP="000E0469">
      <w:r>
        <w:separator/>
      </w:r>
    </w:p>
  </w:endnote>
  <w:endnote w:type="continuationSeparator" w:id="0">
    <w:p w14:paraId="5F7E6B69" w14:textId="77777777" w:rsidR="002A0CCC" w:rsidRDefault="002A0CCC" w:rsidP="000E0469">
      <w:r>
        <w:continuationSeparator/>
      </w:r>
    </w:p>
  </w:endnote>
  <w:endnote w:type="continuationNotice" w:id="1">
    <w:p w14:paraId="58104C6A" w14:textId="77777777" w:rsidR="002A0CCC" w:rsidRDefault="002A0C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AA27A" w14:textId="77777777" w:rsidR="000E0469" w:rsidRDefault="000E04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759244"/>
      <w:docPartObj>
        <w:docPartGallery w:val="Page Numbers (Bottom of Page)"/>
        <w:docPartUnique/>
      </w:docPartObj>
    </w:sdtPr>
    <w:sdtEndPr>
      <w:rPr>
        <w:noProof/>
      </w:rPr>
    </w:sdtEndPr>
    <w:sdtContent>
      <w:p w14:paraId="49C1435A" w14:textId="29BF2C73" w:rsidR="000E0469" w:rsidRDefault="000E0469">
        <w:pPr>
          <w:pStyle w:val="Footer"/>
          <w:jc w:val="right"/>
        </w:pPr>
        <w:r>
          <w:fldChar w:fldCharType="begin"/>
        </w:r>
        <w:r>
          <w:instrText xml:space="preserve"> PAGE   \* MERGEFORMAT </w:instrText>
        </w:r>
        <w:r>
          <w:fldChar w:fldCharType="separate"/>
        </w:r>
        <w:r w:rsidR="002D76CD">
          <w:rPr>
            <w:noProof/>
          </w:rPr>
          <w:t>2</w:t>
        </w:r>
        <w:r>
          <w:rPr>
            <w:noProof/>
          </w:rPr>
          <w:fldChar w:fldCharType="end"/>
        </w:r>
      </w:p>
    </w:sdtContent>
  </w:sdt>
  <w:p w14:paraId="16419F4D" w14:textId="77777777" w:rsidR="000E0469" w:rsidRDefault="000E04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8224F" w14:textId="77777777" w:rsidR="000E0469" w:rsidRDefault="000E04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41811" w14:textId="77777777" w:rsidR="002A0CCC" w:rsidRDefault="002A0CCC" w:rsidP="000E0469">
      <w:r>
        <w:separator/>
      </w:r>
    </w:p>
  </w:footnote>
  <w:footnote w:type="continuationSeparator" w:id="0">
    <w:p w14:paraId="3C423C44" w14:textId="77777777" w:rsidR="002A0CCC" w:rsidRDefault="002A0CCC" w:rsidP="000E0469">
      <w:r>
        <w:continuationSeparator/>
      </w:r>
    </w:p>
  </w:footnote>
  <w:footnote w:type="continuationNotice" w:id="1">
    <w:p w14:paraId="54D6EBDF" w14:textId="77777777" w:rsidR="002A0CCC" w:rsidRDefault="002A0CC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A0798" w14:textId="77777777" w:rsidR="000E0469" w:rsidRDefault="000E04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D2A18" w14:textId="77777777" w:rsidR="000E0469" w:rsidRDefault="000E04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85B38" w14:textId="77777777" w:rsidR="000E0469" w:rsidRDefault="000E0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AF7215"/>
    <w:multiLevelType w:val="hybridMultilevel"/>
    <w:tmpl w:val="0688E75A"/>
    <w:lvl w:ilvl="0" w:tplc="1DC0C780">
      <w:numFmt w:val="bullet"/>
      <w:lvlText w:val="-"/>
      <w:lvlJc w:val="left"/>
      <w:pPr>
        <w:ind w:left="360" w:hanging="360"/>
      </w:pPr>
      <w:rPr>
        <w:rFonts w:ascii="Calibri" w:eastAsia="Calibri" w:hAnsi="Calibri" w:cs="Calibri"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start w:val="1"/>
      <w:numFmt w:val="bullet"/>
      <w:lvlText w:val="o"/>
      <w:lvlJc w:val="left"/>
      <w:pPr>
        <w:ind w:left="5400" w:hanging="360"/>
      </w:pPr>
      <w:rPr>
        <w:rFonts w:ascii="Courier New" w:hAnsi="Courier New" w:cs="Courier New" w:hint="default"/>
      </w:rPr>
    </w:lvl>
    <w:lvl w:ilvl="8" w:tplc="10090005">
      <w:start w:val="1"/>
      <w:numFmt w:val="bullet"/>
      <w:lvlText w:val=""/>
      <w:lvlJc w:val="left"/>
      <w:pPr>
        <w:ind w:left="6120" w:hanging="360"/>
      </w:pPr>
      <w:rPr>
        <w:rFonts w:ascii="Wingdings" w:hAnsi="Wingdings" w:hint="default"/>
      </w:rPr>
    </w:lvl>
  </w:abstractNum>
  <w:num w:numId="1">
    <w:abstractNumId w:val="0"/>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m Ocampo">
    <w15:presenceInfo w15:providerId="AD" w15:userId="S::kocampo@nlsengineering.com::06dd8bf1-018d-42ce-abf5-9661afcc3c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BB5"/>
    <w:rsid w:val="000E0469"/>
    <w:rsid w:val="000E57B9"/>
    <w:rsid w:val="00122636"/>
    <w:rsid w:val="00221670"/>
    <w:rsid w:val="002A0716"/>
    <w:rsid w:val="002A0CCC"/>
    <w:rsid w:val="002D76CD"/>
    <w:rsid w:val="002F0063"/>
    <w:rsid w:val="003059D2"/>
    <w:rsid w:val="00360B5F"/>
    <w:rsid w:val="003D4C13"/>
    <w:rsid w:val="00414F35"/>
    <w:rsid w:val="00497301"/>
    <w:rsid w:val="00534222"/>
    <w:rsid w:val="00604884"/>
    <w:rsid w:val="00687C25"/>
    <w:rsid w:val="00760CAD"/>
    <w:rsid w:val="00882644"/>
    <w:rsid w:val="00992BB5"/>
    <w:rsid w:val="009D43BD"/>
    <w:rsid w:val="009E05F3"/>
    <w:rsid w:val="009E5898"/>
    <w:rsid w:val="00AA6EF7"/>
    <w:rsid w:val="00E83B7A"/>
    <w:rsid w:val="00F45C94"/>
    <w:rsid w:val="00F730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AB054"/>
  <w15:docId w15:val="{89C8F3E0-3B67-4304-BA73-0EFAD6A2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BB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0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0B5F"/>
    <w:pPr>
      <w:ind w:left="720"/>
    </w:pPr>
    <w:rPr>
      <w:rFonts w:ascii="Calibri" w:eastAsiaTheme="minorHAnsi" w:hAnsi="Calibri" w:cs="Calibri"/>
      <w:sz w:val="22"/>
      <w:szCs w:val="22"/>
    </w:rPr>
  </w:style>
  <w:style w:type="paragraph" w:styleId="Header">
    <w:name w:val="header"/>
    <w:basedOn w:val="Normal"/>
    <w:link w:val="HeaderChar"/>
    <w:uiPriority w:val="99"/>
    <w:unhideWhenUsed/>
    <w:rsid w:val="000E0469"/>
    <w:pPr>
      <w:tabs>
        <w:tab w:val="center" w:pos="4680"/>
        <w:tab w:val="right" w:pos="9360"/>
      </w:tabs>
    </w:pPr>
  </w:style>
  <w:style w:type="character" w:customStyle="1" w:styleId="HeaderChar">
    <w:name w:val="Header Char"/>
    <w:basedOn w:val="DefaultParagraphFont"/>
    <w:link w:val="Header"/>
    <w:uiPriority w:val="99"/>
    <w:rsid w:val="000E046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E0469"/>
    <w:pPr>
      <w:tabs>
        <w:tab w:val="center" w:pos="4680"/>
        <w:tab w:val="right" w:pos="9360"/>
      </w:tabs>
    </w:pPr>
  </w:style>
  <w:style w:type="character" w:customStyle="1" w:styleId="FooterChar">
    <w:name w:val="Footer Char"/>
    <w:basedOn w:val="DefaultParagraphFont"/>
    <w:link w:val="Footer"/>
    <w:uiPriority w:val="99"/>
    <w:rsid w:val="000E0469"/>
    <w:rPr>
      <w:rFonts w:ascii="Times New Roman" w:eastAsia="Times New Roman" w:hAnsi="Times New Roman" w:cs="Times New Roman"/>
      <w:sz w:val="24"/>
      <w:szCs w:val="20"/>
    </w:rPr>
  </w:style>
  <w:style w:type="paragraph" w:styleId="Revision">
    <w:name w:val="Revision"/>
    <w:hidden/>
    <w:uiPriority w:val="99"/>
    <w:semiHidden/>
    <w:rsid w:val="002F0063"/>
    <w:pPr>
      <w:spacing w:after="0" w:line="240" w:lineRule="auto"/>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F00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06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1" ma:contentTypeDescription="Create a new document." ma:contentTypeScope="" ma:versionID="04bcde51a9ff43be471fdc961a1a2a8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db2d57dab76ce78d84f85b55af81b41b"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E0624-0889-4102-AE82-271C5231CE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4A3E90-D1C0-404C-83B9-11621D41152E}">
  <ds:schemaRefs>
    <ds:schemaRef ds:uri="http://schemas.microsoft.com/sharepoint/v3/contenttype/forms"/>
  </ds:schemaRefs>
</ds:datastoreItem>
</file>

<file path=customXml/itemProps3.xml><?xml version="1.0" encoding="utf-8"?>
<ds:datastoreItem xmlns:ds="http://schemas.openxmlformats.org/officeDocument/2006/customXml" ds:itemID="{029AD4F2-F480-4E1C-A1B0-72A7ADBB7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564922-193C-41C5-A1F5-33913D9A5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Holden, Rob</cp:lastModifiedBy>
  <cp:revision>3</cp:revision>
  <dcterms:created xsi:type="dcterms:W3CDTF">2017-11-07T21:31:00Z</dcterms:created>
  <dcterms:modified xsi:type="dcterms:W3CDTF">2021-11-10T19:57:00Z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